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E6E64" w:rsidR="00EE6E64" w:rsidP="00EE6E64" w:rsidRDefault="00EE6E64" w14:paraId="27A6CC56" w14:textId="7359CBF2">
      <w:pPr>
        <w:spacing w:after="200" w:line="240" w:lineRule="auto"/>
        <w:jc w:val="right"/>
        <w:rPr>
          <w:rFonts w:ascii="Corbel" w:hAnsi="Corbel" w:eastAsia="Calibri" w:cs="Times New Roman"/>
          <w:bCs/>
          <w:i/>
        </w:rPr>
      </w:pP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4AC786AE" w:rsidR="00EE6E64">
        <w:rPr>
          <w:rFonts w:ascii="Corbel" w:hAnsi="Corbel" w:eastAsia="Calibri" w:cs="Times New Roman"/>
          <w:i w:val="1"/>
          <w:iCs w:val="1"/>
        </w:rPr>
        <w:t>Załącznik nr</w:t>
      </w:r>
      <w:r w:rsidRPr="4AC786AE" w:rsidR="00A0435F">
        <w:rPr>
          <w:rFonts w:ascii="Corbel" w:hAnsi="Corbel" w:eastAsia="Calibri" w:cs="Times New Roman"/>
          <w:i w:val="1"/>
          <w:iCs w:val="1"/>
        </w:rPr>
        <w:t xml:space="preserve"> 1.5 do Zarządzenia Rektora UR </w:t>
      </w:r>
      <w:r w:rsidRPr="4AC786AE" w:rsidR="00EE6E64">
        <w:rPr>
          <w:rFonts w:ascii="Corbel" w:hAnsi="Corbel" w:eastAsia="Calibri" w:cs="Times New Roman"/>
          <w:i w:val="1"/>
          <w:iCs w:val="1"/>
        </w:rPr>
        <w:t xml:space="preserve">nr </w:t>
      </w:r>
      <w:r w:rsidRPr="4AC786AE" w:rsidR="00430BA2">
        <w:rPr>
          <w:rFonts w:ascii="Corbel" w:hAnsi="Corbel" w:eastAsia="Calibri" w:cs="Times New Roman"/>
          <w:i w:val="1"/>
          <w:iCs w:val="1"/>
        </w:rPr>
        <w:t>7</w:t>
      </w:r>
      <w:r w:rsidRPr="4AC786AE" w:rsidR="00EE6E64">
        <w:rPr>
          <w:rFonts w:ascii="Corbel" w:hAnsi="Corbel" w:eastAsia="Calibri" w:cs="Times New Roman"/>
          <w:i w:val="1"/>
          <w:iCs w:val="1"/>
        </w:rPr>
        <w:t>/20</w:t>
      </w:r>
      <w:r w:rsidRPr="4AC786AE" w:rsidR="00430BA2">
        <w:rPr>
          <w:rFonts w:ascii="Corbel" w:hAnsi="Corbel" w:eastAsia="Calibri" w:cs="Times New Roman"/>
          <w:i w:val="1"/>
          <w:iCs w:val="1"/>
        </w:rPr>
        <w:t>23</w:t>
      </w:r>
    </w:p>
    <w:p w:rsidR="4AC786AE" w:rsidP="4AC786AE" w:rsidRDefault="4AC786AE" w14:paraId="511F810C" w14:textId="42C6E83D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</w:p>
    <w:p w:rsidR="7AD0CBB9" w:rsidP="4AC786AE" w:rsidRDefault="7AD0CBB9" w14:paraId="408092DD" w14:textId="1CA93B76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4AC786AE" w:rsidR="7AD0CBB9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4AC786AE" w:rsidR="7AD0CBB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AD0CBB9" w:rsidP="4AC786AE" w:rsidRDefault="7AD0CBB9" w14:paraId="339E7760" w14:textId="4F8313D2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4AC786AE" w:rsidR="7AD0CBB9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4AC786AE" w:rsidR="7AD0CB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AC786AE" w:rsidR="7AD0CBB9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4AC786AE" w:rsidR="7AD0CB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AC786AE" w:rsidR="7AD0CBB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AD0CBB9" w:rsidP="4AC786AE" w:rsidRDefault="7AD0CBB9" w14:paraId="7F9737D7" w14:textId="13A07193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18"/>
          <w:szCs w:val="18"/>
          <w:lang w:val="pl-PL"/>
        </w:rPr>
      </w:pPr>
      <w:r w:rsidRPr="4AC786AE" w:rsidR="7AD0CBB9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4AC786AE" w:rsidR="7AD0CBB9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4AC786AE" w:rsidR="7AD0CBB9">
        <w:rPr>
          <w:rFonts w:ascii="Corbel" w:hAnsi="Corbel" w:eastAsia="Corbel" w:cs="Corbel"/>
          <w:noProof w:val="0"/>
          <w:sz w:val="18"/>
          <w:szCs w:val="18"/>
          <w:lang w:val="pl-PL"/>
        </w:rPr>
        <w:t xml:space="preserve">) </w:t>
      </w:r>
    </w:p>
    <w:p w:rsidR="7AD0CBB9" w:rsidP="4AC786AE" w:rsidRDefault="7AD0CBB9" w14:paraId="592B5D23" w14:textId="6F437BCA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4AC786AE" w:rsidR="7AD0CB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4AC786AE" w:rsidR="7AD0CB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4AC786AE" w:rsidR="7AD0CBB9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4AC786AE" w:rsidR="7AD0CB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4AC786AE" w:rsidP="4AC786AE" w:rsidRDefault="4AC786AE" w14:paraId="06A8EDE6" w14:textId="5A841E2D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EE6E64" w:rsidR="00EE6E64" w:rsidP="00EE6E64" w:rsidRDefault="00EE6E64" w14:paraId="47C0EAE2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E6E64" w:rsidR="00EE6E64" w:rsidTr="090D1510" w14:paraId="33D0656B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4EFFCC3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0EE6E64" w:rsidRDefault="00F26381" w14:paraId="464A84AB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Socjologia codzienności</w:t>
            </w:r>
          </w:p>
        </w:tc>
      </w:tr>
      <w:tr w:rsidRPr="00EE6E64" w:rsidR="00EE6E64" w:rsidTr="090D1510" w14:paraId="60EDDA4A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5CCF96C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90D1510" w:rsidRDefault="00443B1D" w14:paraId="22D8597D" w14:textId="42A6FC04">
            <w:pPr>
              <w:spacing w:before="100" w:beforeAutospacing="on" w:after="100" w:afterAutospacing="on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90D1510" w:rsidR="00443B1D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>S2S[4]F_01</w:t>
            </w:r>
          </w:p>
        </w:tc>
      </w:tr>
      <w:tr w:rsidRPr="00EE6E64" w:rsidR="00EE6E64" w:rsidTr="090D1510" w14:paraId="6E1613A9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1FDC267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0EE6E64" w:rsidRDefault="00F26381" w14:paraId="5BBC9E6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EE6E64" w:rsidR="00EE6E64" w:rsidTr="090D1510" w14:paraId="3C64C757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5FFD1B5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0EE6E64" w:rsidRDefault="00803905" w14:paraId="0C0F2756" w14:textId="49363C1E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803905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Pr="00EE6E64" w:rsidR="00EE6E64" w:rsidTr="090D1510" w14:paraId="7D804366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014017D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0EE6E64" w:rsidRDefault="00F26381" w14:paraId="12DE8425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Pr="00EE6E64" w:rsidR="00EE6E64" w:rsidTr="090D1510" w14:paraId="61F5ACF3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3CA6A21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0EE6E64" w:rsidRDefault="00F26381" w14:paraId="5FA5428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II stopnia</w:t>
            </w:r>
          </w:p>
        </w:tc>
      </w:tr>
      <w:tr w:rsidRPr="00EE6E64" w:rsidR="00EE6E64" w:rsidTr="090D1510" w14:paraId="01449D01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28F8CEC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0EE6E64" w:rsidRDefault="00F26381" w14:paraId="6C22773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Pr="00EE6E64" w:rsidR="00EE6E64" w:rsidTr="090D1510" w14:paraId="07B187CD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4047D401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0EE6E64" w:rsidRDefault="00F26381" w14:paraId="1E9CFD6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Pr="00EE6E64" w:rsidR="00EE6E64" w:rsidTr="090D1510" w14:paraId="69250998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40B365D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0EE6E64" w:rsidRDefault="00F26381" w14:paraId="3D57B770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Rok 2, semestr IV</w:t>
            </w:r>
          </w:p>
        </w:tc>
      </w:tr>
      <w:tr w:rsidRPr="00EE6E64" w:rsidR="00EE6E64" w:rsidTr="090D1510" w14:paraId="1FF1F14E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4CEDF81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30BA2" w:rsidR="00EE6E64" w:rsidP="00EE6E64" w:rsidRDefault="00443B1D" w14:paraId="60545FF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fakultatywny</w:t>
            </w:r>
          </w:p>
        </w:tc>
      </w:tr>
      <w:tr w:rsidRPr="00EE6E64" w:rsidR="00EE6E64" w:rsidTr="090D1510" w14:paraId="2003F159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1FC2F2C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F04271" w14:paraId="14E7E9E0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EE6E64" w:rsidR="00EE6E64" w:rsidTr="090D1510" w14:paraId="45707122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524E94E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F04271" w14:paraId="2BB4781B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Pr="00EE6E64" w:rsidR="00EE6E64" w:rsidTr="090D1510" w14:paraId="44930DFB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05B1109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F04271" w14:paraId="74D5AE77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Pr="00EE6E64" w:rsidR="00EE6E64" w:rsidP="00EE6E64" w:rsidRDefault="00EE6E64" w14:paraId="588C2EA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hAnsi="Corbel" w:eastAsia="Times New Roman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00EE6E64"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hAnsi="Corbel" w:eastAsia="Times New Roman" w:cs="Times New Roman"/>
          <w:i/>
          <w:sz w:val="24"/>
          <w:szCs w:val="24"/>
          <w:lang w:eastAsia="pl-PL"/>
        </w:rPr>
        <w:t>zgodnie z ustaleniami w Jednostce</w:t>
      </w:r>
    </w:p>
    <w:p w:rsidRPr="00EE6E64" w:rsidR="00EE6E64" w:rsidP="00EE6E64" w:rsidRDefault="00EE6E64" w14:paraId="14E76A2F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p w:rsidRPr="00EE6E64" w:rsidR="00EE6E64" w:rsidP="00EE6E64" w:rsidRDefault="00EE6E64" w14:paraId="0CE13D8E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EE6E64" w:rsidR="00EE6E64" w:rsidP="00EE6E64" w:rsidRDefault="00EE6E64" w14:paraId="38033811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EE6E64" w:rsidR="00EE6E64" w:rsidTr="4AC786AE" w14:paraId="46E7364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6E8AC8F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EE6E64" w:rsidR="00EE6E64" w:rsidP="006A398A" w:rsidRDefault="00EE6E64" w14:paraId="5D4C1E3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4C31160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1227CF49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1C47DFD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0C62F70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4BAC6D3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30E59E8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73FEB36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0D361A0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6F91C95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EE6E64" w:rsidR="00EE6E64" w:rsidTr="4AC786AE" w14:paraId="28F4FD3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F04271" w14:paraId="2F190F1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6F64B70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05CE60F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103F04" w14:paraId="59697F2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3F3EC15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658C3B3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4FC781B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33C75AA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01EDECC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F04271" w14:paraId="1FA21B1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Pr="00EE6E64" w:rsidR="00EE6E64" w:rsidP="00EE6E64" w:rsidRDefault="00EE6E64" w14:paraId="59A24379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EE6E64" w:rsidR="00EE6E64" w:rsidP="00EE6E64" w:rsidRDefault="00EE6E64" w14:paraId="3C09FA0D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1.2.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="006A398A" w:rsidP="00EE6E64" w:rsidRDefault="006A398A" w14:paraId="560EFEC7" w14:textId="77777777">
      <w:pPr>
        <w:spacing w:after="0" w:line="240" w:lineRule="auto"/>
        <w:ind w:left="709"/>
        <w:rPr>
          <w:rFonts w:ascii="MS Gothic" w:hAnsi="MS Gothic" w:eastAsia="MS Gothic" w:cs="MS Gothic"/>
          <w:smallCaps/>
          <w:sz w:val="24"/>
          <w:szCs w:val="24"/>
        </w:rPr>
      </w:pPr>
    </w:p>
    <w:p w:rsidRPr="00EE6E64" w:rsidR="00EE6E64" w:rsidP="00EE6E64" w:rsidRDefault="006A398A" w14:paraId="65CA9F4F" w14:textId="45030550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4AC786AE" w:rsidR="58ABBE30">
        <w:rPr>
          <w:rFonts w:ascii="Corbel" w:hAnsi="Corbel" w:eastAsia="MS Gothic" w:cs="MS Gothic"/>
          <w:b w:val="1"/>
          <w:bCs w:val="1"/>
          <w:smallCaps w:val="1"/>
          <w:sz w:val="24"/>
          <w:szCs w:val="24"/>
        </w:rPr>
        <w:t xml:space="preserve"> </w:t>
      </w:r>
      <w:r w:rsidRPr="4AC786AE" w:rsidR="006A398A">
        <w:rPr>
          <w:rFonts w:ascii="Corbel" w:hAnsi="Corbel" w:eastAsia="MS Gothic" w:cs="MS Gothic"/>
          <w:b w:val="1"/>
          <w:bCs w:val="1"/>
          <w:smallCaps w:val="1"/>
          <w:sz w:val="24"/>
          <w:szCs w:val="24"/>
        </w:rPr>
        <w:t xml:space="preserve">x </w:t>
      </w:r>
      <w:r w:rsidRPr="4AC786AE" w:rsidR="006A398A">
        <w:rPr>
          <w:rFonts w:ascii="Corbel" w:hAnsi="Corbel" w:eastAsia="MS Gothic" w:cs="MS Gothic"/>
          <w:b w:val="1"/>
          <w:bCs w:val="1"/>
          <w:smallCaps w:val="1"/>
          <w:sz w:val="24"/>
          <w:szCs w:val="24"/>
        </w:rPr>
        <w:t xml:space="preserve">  </w:t>
      </w:r>
      <w:r w:rsidRPr="4AC786AE" w:rsidR="00EE6E64">
        <w:rPr>
          <w:rFonts w:ascii="Corbel" w:hAnsi="Corbel" w:eastAsia="Calibri" w:cs="Times New Roman"/>
          <w:sz w:val="24"/>
          <w:szCs w:val="24"/>
        </w:rPr>
        <w:t xml:space="preserve">zajęcia w formie tradycyjnej </w:t>
      </w:r>
    </w:p>
    <w:p w:rsidRPr="00EE6E64" w:rsidR="00EE6E64" w:rsidP="00EE6E64" w:rsidRDefault="00EE6E64" w14:paraId="294E8AB1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EE6E64" w:rsidR="00EE6E64" w:rsidP="00EE6E64" w:rsidRDefault="00EE6E64" w14:paraId="452B7ED8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30ADF671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="00F4230A">
        <w:rPr>
          <w:rFonts w:ascii="Corbel" w:hAnsi="Corbel" w:eastAsia="Calibri" w:cs="Times New Roman"/>
          <w:b/>
          <w:sz w:val="24"/>
          <w:szCs w:val="24"/>
        </w:rPr>
        <w:t>Forma zaliczenia przedmiotu</w:t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 (z toku) </w:t>
      </w:r>
      <w:r w:rsidRPr="00EE6E64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006A398A" w:rsidP="00EE6E64" w:rsidRDefault="006A398A" w14:paraId="75AD8547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73C07" w14:paraId="1CD41BF4" w14:textId="1850FAAD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="006A398A" w:rsidP="00EE6E64" w:rsidRDefault="006A398A" w14:paraId="2EEE3D75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00EE6E64" w:rsidP="00EE6E64" w:rsidRDefault="00EE6E64" w14:paraId="2D1105DB" w14:textId="04B87265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Pr="00EE6E64" w:rsidR="006A398A" w:rsidP="00EE6E64" w:rsidRDefault="006A398A" w14:paraId="33094BB5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6BF2F6F6" w14:textId="77777777">
        <w:tc>
          <w:tcPr>
            <w:tcW w:w="9670" w:type="dxa"/>
          </w:tcPr>
          <w:p w:rsidRPr="00EE6E64" w:rsidR="00EE6E64" w:rsidP="00EE6E64" w:rsidRDefault="00E73C07" w14:paraId="011A6074" w14:textId="77777777">
            <w:pPr>
              <w:spacing w:before="40" w:after="4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Pr="00EE6E64" w:rsidR="00EE6E64" w:rsidP="00EE6E64" w:rsidRDefault="00EE6E64" w14:paraId="62F93DBE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4AC786AE" w:rsidRDefault="4AC786AE" w14:paraId="2BC97A35" w14:textId="7196A293">
      <w:r>
        <w:br w:type="page"/>
      </w:r>
    </w:p>
    <w:p w:rsidRPr="00EE6E64" w:rsidR="00EE6E64" w:rsidP="4AC786AE" w:rsidRDefault="00EE6E64" w14:paraId="0EC28981" w14:textId="6BF02124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 w:rsidRPr="4AC786AE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3. cele, efekty uczenia </w:t>
      </w:r>
      <w:r w:rsidRPr="4AC786AE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się,</w:t>
      </w:r>
      <w:r w:rsidRPr="4AC786AE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EE6E64" w:rsidR="00EE6E64" w:rsidP="00EE6E64" w:rsidRDefault="00EE6E64" w14:paraId="5821C76B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00EE6E64" w:rsidRDefault="00EE6E64" w14:paraId="22EC3E7F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p w:rsidRPr="00EE6E64" w:rsidR="00EE6E64" w:rsidP="00EE6E64" w:rsidRDefault="00EE6E64" w14:paraId="5C2653D2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EE6E64" w:rsidR="00EE6E64" w:rsidTr="00802B66" w14:paraId="18064CF1" w14:textId="77777777">
        <w:tc>
          <w:tcPr>
            <w:tcW w:w="844" w:type="dxa"/>
            <w:vAlign w:val="center"/>
          </w:tcPr>
          <w:p w:rsidRPr="00EE6E64" w:rsidR="00EE6E64" w:rsidP="00EE6E64" w:rsidRDefault="00EE6E64" w14:paraId="456A764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EE6E64" w:rsidR="00EE6E64" w:rsidP="00E54120" w:rsidRDefault="00802B66" w14:paraId="20487D9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zapoznanie studentów z podstawowym aparatem pojęciowym i orientacjami teoretycznymi dotyczącymi socjologii codzienności</w:t>
            </w:r>
          </w:p>
        </w:tc>
      </w:tr>
      <w:tr w:rsidRPr="00EE6E64" w:rsidR="00EE6E64" w:rsidTr="002065E1" w14:paraId="4822661C" w14:textId="77777777">
        <w:trPr>
          <w:trHeight w:val="840"/>
        </w:trPr>
        <w:tc>
          <w:tcPr>
            <w:tcW w:w="844" w:type="dxa"/>
            <w:vAlign w:val="center"/>
          </w:tcPr>
          <w:p w:rsidRPr="00EE6E64" w:rsidR="00EE6E64" w:rsidP="00EE6E64" w:rsidRDefault="00802B66" w14:paraId="44C2798A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vAlign w:val="center"/>
          </w:tcPr>
          <w:p w:rsidRPr="00EE6E64" w:rsidR="004350C5" w:rsidP="00A100FE" w:rsidRDefault="00802B66" w14:paraId="73BD819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zapoznanie studentów ze sposobami </w:t>
            </w:r>
            <w:r w:rsidR="004350C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socjologicznego opisu rzeczywistości społecznej, w tym z wybranymi </w:t>
            </w:r>
            <w:r w:rsidRPr="00802B66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metodami badania codzienności</w:t>
            </w:r>
            <w:r w:rsidR="004350C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, a także optyką innych nauk społecznych </w:t>
            </w:r>
            <w:r w:rsidRPr="004350C5" w:rsidR="004350C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(</w:t>
            </w:r>
            <w:r w:rsidR="004350C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ujęcie historyczne, antropologiczne</w:t>
            </w:r>
            <w:r w:rsidR="00A100F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,</w:t>
            </w:r>
            <w:r w:rsidR="00A100FE">
              <w:t xml:space="preserve"> </w:t>
            </w:r>
            <w:r w:rsidR="00A100F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psychologiczne</w:t>
            </w:r>
            <w:r w:rsidR="004350C5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)</w:t>
            </w:r>
          </w:p>
        </w:tc>
      </w:tr>
      <w:tr w:rsidRPr="00EE6E64" w:rsidR="002065E1" w:rsidTr="00802B66" w14:paraId="69E3ADDC" w14:textId="77777777">
        <w:trPr>
          <w:trHeight w:val="450"/>
        </w:trPr>
        <w:tc>
          <w:tcPr>
            <w:tcW w:w="844" w:type="dxa"/>
            <w:vAlign w:val="center"/>
          </w:tcPr>
          <w:p w:rsidR="002065E1" w:rsidP="00EE6E64" w:rsidRDefault="002065E1" w14:paraId="6AB42699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vAlign w:val="center"/>
          </w:tcPr>
          <w:p w:rsidRPr="00802B66" w:rsidR="002065E1" w:rsidP="00791B2C" w:rsidRDefault="00791B2C" w14:paraId="1C39A10A" w14:textId="64CF4B9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</w:t>
            </w:r>
            <w:r w:rsidRPr="00791B2C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ształtowanie umiejętności rozumienia i analizowania określonych kategorii życia codziennego współczesnych społeczeństw</w:t>
            </w:r>
          </w:p>
        </w:tc>
      </w:tr>
    </w:tbl>
    <w:p w:rsidRPr="00EE6E64" w:rsidR="00EE6E64" w:rsidP="00EE6E64" w:rsidRDefault="00EE6E64" w14:paraId="5E91B7B9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EE6E64" w:rsidR="00EE6E64" w:rsidP="00EE6E64" w:rsidRDefault="00EE6E64" w14:paraId="17421624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5D58261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E6E64" w:rsidR="00EE6E64" w:rsidTr="00F04271" w14:paraId="0B200017" w14:textId="77777777">
        <w:tc>
          <w:tcPr>
            <w:tcW w:w="1681" w:type="dxa"/>
            <w:vAlign w:val="center"/>
          </w:tcPr>
          <w:p w:rsidRPr="00EE6E64" w:rsidR="00EE6E64" w:rsidP="00EE6E64" w:rsidRDefault="00EE6E64" w14:paraId="19B91C7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EE6E64" w:rsidR="00EE6E64" w:rsidP="00EE6E64" w:rsidRDefault="00EE6E64" w14:paraId="6D86B7B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EE6E64" w:rsidR="00EE6E64" w:rsidP="00EE6E64" w:rsidRDefault="00EE6E64" w14:paraId="6443765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6E64" w:rsidR="00EE6E64" w:rsidTr="00F04271" w14:paraId="18B4575D" w14:textId="77777777">
        <w:tc>
          <w:tcPr>
            <w:tcW w:w="1681" w:type="dxa"/>
          </w:tcPr>
          <w:p w:rsidRPr="00EE6E64" w:rsidR="00EE6E64" w:rsidP="00EE6E64" w:rsidRDefault="00EE6E64" w14:paraId="65B017F8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EE6E64" w:rsidR="00EE6E64" w:rsidP="00AB258C" w:rsidRDefault="00F4230A" w14:paraId="2F9465FA" w14:textId="2614A5F8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zna i rozumie w pogłębiony sposób: 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 xml:space="preserve">różne </w:t>
            </w:r>
            <w:r w:rsidR="00653EDD">
              <w:rPr>
                <w:rFonts w:ascii="Corbel" w:hAnsi="Corbel" w:eastAsia="Calibri" w:cs="Times New Roman"/>
                <w:sz w:val="24"/>
                <w:szCs w:val="24"/>
              </w:rPr>
              <w:t xml:space="preserve">typy 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>struktur i instytucji społecznych,</w:t>
            </w:r>
            <w:r w:rsidR="00E32A34">
              <w:rPr>
                <w:rFonts w:ascii="Corbel" w:hAnsi="Corbel" w:eastAsia="Calibri" w:cs="Times New Roman"/>
                <w:sz w:val="24"/>
                <w:szCs w:val="24"/>
              </w:rPr>
              <w:t xml:space="preserve"> ich</w:t>
            </w:r>
            <w:r w:rsidR="00653EDD">
              <w:rPr>
                <w:rFonts w:ascii="Corbel" w:hAnsi="Corbel" w:eastAsia="Calibri" w:cs="Times New Roman"/>
                <w:sz w:val="24"/>
                <w:szCs w:val="24"/>
              </w:rPr>
              <w:t xml:space="preserve"> kluczowe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 xml:space="preserve"> elementy</w:t>
            </w:r>
            <w:r w:rsidR="00E32A34">
              <w:rPr>
                <w:rFonts w:ascii="Corbel" w:hAnsi="Corbel" w:eastAsia="Calibri" w:cs="Times New Roman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 xml:space="preserve">relacje między </w:t>
            </w:r>
            <w:r w:rsidR="00E32A34">
              <w:rPr>
                <w:rFonts w:ascii="Corbel" w:hAnsi="Corbel" w:eastAsia="Calibri" w:cs="Times New Roman"/>
                <w:sz w:val="24"/>
                <w:szCs w:val="24"/>
              </w:rPr>
              <w:t xml:space="preserve">nimi 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>w skali</w:t>
            </w:r>
            <w:r w:rsidR="00A100FE">
              <w:rPr>
                <w:rFonts w:ascii="Corbel" w:hAnsi="Corbel" w:eastAsia="Calibri" w:cs="Times New Roman"/>
                <w:sz w:val="24"/>
                <w:szCs w:val="24"/>
              </w:rPr>
              <w:t xml:space="preserve"> lokalnej,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 xml:space="preserve"> krajowej, międzynarodowej i międzykulturowej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; r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>odzaje więzi społecznych</w:t>
            </w:r>
            <w:r w:rsidR="00E32A34">
              <w:rPr>
                <w:rFonts w:ascii="Corbel" w:hAnsi="Corbel" w:eastAsia="Calibri" w:cs="Times New Roman"/>
                <w:sz w:val="24"/>
                <w:szCs w:val="24"/>
              </w:rPr>
              <w:t xml:space="preserve"> i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 xml:space="preserve"> rządzące nimi </w:t>
            </w:r>
            <w:r w:rsidR="00227B71">
              <w:rPr>
                <w:rFonts w:ascii="Corbel" w:hAnsi="Corbel" w:eastAsia="Calibri" w:cs="Times New Roman"/>
                <w:sz w:val="24"/>
                <w:szCs w:val="24"/>
              </w:rPr>
              <w:t>zasady</w:t>
            </w:r>
            <w:r w:rsidRPr="00E32A34">
              <w:rPr>
                <w:rFonts w:ascii="Corbel" w:hAnsi="Corbel" w:eastAsia="Calibri" w:cs="Times New Roman"/>
                <w:sz w:val="24"/>
                <w:szCs w:val="24"/>
              </w:rPr>
              <w:t>;</w:t>
            </w:r>
            <w:r w:rsidRPr="00E32A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2A34" w:rsidR="00E32A34">
              <w:rPr>
                <w:rFonts w:ascii="Corbel" w:hAnsi="Corbel"/>
                <w:sz w:val="24"/>
                <w:szCs w:val="24"/>
              </w:rPr>
              <w:t>mechanizmy</w:t>
            </w:r>
            <w:r w:rsidR="00E32A34">
              <w:rPr>
                <w:rFonts w:ascii="Corbel" w:hAnsi="Corbel"/>
                <w:sz w:val="24"/>
                <w:szCs w:val="24"/>
              </w:rPr>
              <w:t xml:space="preserve"> i konsekwencje</w:t>
            </w:r>
            <w:r w:rsidRPr="00E32A34" w:rsidR="00E32A34">
              <w:rPr>
                <w:rFonts w:ascii="Corbel" w:hAnsi="Corbel"/>
                <w:sz w:val="24"/>
                <w:szCs w:val="24"/>
              </w:rPr>
              <w:t xml:space="preserve"> społecznego </w:t>
            </w:r>
            <w:r w:rsidR="00653EDD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E32A34">
              <w:rPr>
                <w:rFonts w:ascii="Corbel" w:hAnsi="Corbel" w:eastAsia="Calibri" w:cs="Times New Roman"/>
                <w:sz w:val="24"/>
                <w:szCs w:val="24"/>
              </w:rPr>
              <w:t xml:space="preserve">człowieka jako </w:t>
            </w:r>
            <w:r w:rsidR="00E32A34">
              <w:rPr>
                <w:rFonts w:ascii="Corbel" w:hAnsi="Corbel" w:eastAsia="Calibri" w:cs="Times New Roman"/>
                <w:sz w:val="24"/>
                <w:szCs w:val="24"/>
              </w:rPr>
              <w:t>twórcy</w:t>
            </w:r>
            <w:r w:rsidRPr="00E32A34">
              <w:rPr>
                <w:rFonts w:ascii="Corbel" w:hAnsi="Corbel" w:eastAsia="Calibri" w:cs="Times New Roman"/>
                <w:sz w:val="24"/>
                <w:szCs w:val="24"/>
              </w:rPr>
              <w:t xml:space="preserve"> kultury</w:t>
            </w:r>
            <w:r w:rsidRPr="00E32A34" w:rsidR="00E32A34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E32A34">
              <w:rPr>
                <w:rFonts w:ascii="Corbel" w:hAnsi="Corbel" w:eastAsia="Calibri" w:cs="Times New Roman"/>
                <w:sz w:val="24"/>
                <w:szCs w:val="24"/>
              </w:rPr>
              <w:t>podmiot</w:t>
            </w:r>
            <w:r w:rsidR="00AB258C">
              <w:rPr>
                <w:rFonts w:ascii="Corbel" w:hAnsi="Corbel" w:eastAsia="Calibri" w:cs="Times New Roman"/>
                <w:sz w:val="24"/>
                <w:szCs w:val="24"/>
              </w:rPr>
              <w:t xml:space="preserve">u kreującego </w:t>
            </w:r>
            <w:r w:rsidRPr="00E32A34">
              <w:rPr>
                <w:rFonts w:ascii="Corbel" w:hAnsi="Corbel" w:eastAsia="Calibri" w:cs="Times New Roman"/>
                <w:sz w:val="24"/>
                <w:szCs w:val="24"/>
              </w:rPr>
              <w:t>rzeczywisto</w:t>
            </w:r>
            <w:r w:rsidR="00E32A34">
              <w:rPr>
                <w:rFonts w:ascii="Corbel" w:hAnsi="Corbel" w:eastAsia="Calibri" w:cs="Times New Roman"/>
                <w:sz w:val="24"/>
                <w:szCs w:val="24"/>
              </w:rPr>
              <w:t>ść społeczną i w niej działającego</w:t>
            </w:r>
            <w:r w:rsidR="00E9258F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F04271" w:rsidP="006B6914" w:rsidRDefault="00F04271" w14:paraId="6B18FC56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</w:t>
            </w:r>
            <w:r w:rsidR="006B6914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03</w:t>
            </w:r>
          </w:p>
          <w:p w:rsidR="00F04271" w:rsidP="006B6914" w:rsidRDefault="00F04271" w14:paraId="38956B4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</w:t>
            </w:r>
            <w:r w:rsidR="006B6914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04</w:t>
            </w:r>
          </w:p>
          <w:p w:rsidR="00F04271" w:rsidP="006B6914" w:rsidRDefault="00F04271" w14:paraId="5740416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</w:t>
            </w:r>
            <w:r w:rsidR="006B6914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05</w:t>
            </w:r>
          </w:p>
          <w:p w:rsidRPr="00EE6E64" w:rsidR="00EE6E64" w:rsidP="006B6914" w:rsidRDefault="00F04271" w14:paraId="5719ED6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</w:t>
            </w:r>
            <w:r w:rsidR="006B6914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06</w:t>
            </w:r>
          </w:p>
        </w:tc>
      </w:tr>
      <w:tr w:rsidRPr="00EE6E64" w:rsidR="00EE6E64" w:rsidTr="00F04271" w14:paraId="1D6D735E" w14:textId="77777777">
        <w:tc>
          <w:tcPr>
            <w:tcW w:w="1681" w:type="dxa"/>
          </w:tcPr>
          <w:p w:rsidRPr="00EE6E64" w:rsidR="00EE6E64" w:rsidP="00EE6E64" w:rsidRDefault="00EE6E64" w14:paraId="59885C4E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Pr="00EE6E64" w:rsidR="00EE6E64" w:rsidP="00495A79" w:rsidRDefault="00F4230A" w14:paraId="5F4A0E27" w14:textId="590C2F62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</w:t>
            </w:r>
            <w:r w:rsidR="00495A79">
              <w:rPr>
                <w:rFonts w:ascii="Corbel" w:hAnsi="Corbel" w:eastAsia="Calibri" w:cs="Times New Roman"/>
                <w:sz w:val="24"/>
                <w:szCs w:val="24"/>
              </w:rPr>
              <w:t xml:space="preserve">analizuje socjologicznie, w pogłębionym stopniu, </w:t>
            </w:r>
            <w:r w:rsidR="008539F0">
              <w:rPr>
                <w:rFonts w:ascii="Corbel" w:hAnsi="Corbel" w:eastAsia="Calibri" w:cs="Times New Roman"/>
                <w:sz w:val="24"/>
                <w:szCs w:val="24"/>
              </w:rPr>
              <w:t xml:space="preserve">genezę i przebieg poszczególnych 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>procesów i zjawisk społecznych</w:t>
            </w:r>
            <w:r w:rsidR="00855A1A">
              <w:rPr>
                <w:rFonts w:ascii="Corbel" w:hAnsi="Corbel" w:eastAsia="Calibri" w:cs="Times New Roman"/>
                <w:sz w:val="24"/>
                <w:szCs w:val="24"/>
              </w:rPr>
              <w:t xml:space="preserve"> z zakresu życia codziennego</w:t>
            </w:r>
            <w:r w:rsidR="008539F0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="00495A79">
              <w:rPr>
                <w:rFonts w:ascii="Corbel" w:hAnsi="Corbel" w:eastAsia="Calibri" w:cs="Times New Roman"/>
                <w:sz w:val="24"/>
                <w:szCs w:val="24"/>
              </w:rPr>
              <w:t>stawia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 xml:space="preserve"> hi</w:t>
            </w:r>
            <w:r w:rsidR="00495A79">
              <w:rPr>
                <w:rFonts w:ascii="Corbel" w:hAnsi="Corbel" w:eastAsia="Calibri" w:cs="Times New Roman"/>
                <w:sz w:val="24"/>
                <w:szCs w:val="24"/>
              </w:rPr>
              <w:t>potezy badawcze i je weryfikuje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; </w:t>
            </w:r>
            <w:r w:rsidR="00495A79">
              <w:rPr>
                <w:rFonts w:ascii="Corbel" w:hAnsi="Corbel" w:eastAsia="Calibri" w:cs="Times New Roman"/>
                <w:sz w:val="24"/>
                <w:szCs w:val="24"/>
              </w:rPr>
              <w:t>rozwiązuje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 xml:space="preserve"> konkretne zadania </w:t>
            </w:r>
            <w:r w:rsidR="00855A1A">
              <w:rPr>
                <w:rFonts w:ascii="Corbel" w:hAnsi="Corbel" w:eastAsia="Calibri" w:cs="Times New Roman"/>
                <w:sz w:val="24"/>
                <w:szCs w:val="24"/>
              </w:rPr>
              <w:t>socjologiczne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8539F0">
              <w:rPr>
                <w:rFonts w:ascii="Corbel" w:hAnsi="Corbel" w:eastAsia="Calibri" w:cs="Times New Roman"/>
                <w:sz w:val="24"/>
                <w:szCs w:val="24"/>
              </w:rPr>
              <w:t xml:space="preserve">odwołując się </w:t>
            </w:r>
            <w:r w:rsidR="00855A1A">
              <w:rPr>
                <w:rFonts w:ascii="Corbel" w:hAnsi="Corbel" w:eastAsia="Calibri" w:cs="Times New Roman"/>
                <w:sz w:val="24"/>
                <w:szCs w:val="24"/>
              </w:rPr>
              <w:t xml:space="preserve">do systemów normatywnych oraz </w:t>
            </w:r>
            <w:r w:rsidRPr="00F4230A">
              <w:rPr>
                <w:rFonts w:ascii="Corbel" w:hAnsi="Corbel" w:eastAsia="Calibri" w:cs="Times New Roman"/>
                <w:sz w:val="24"/>
                <w:szCs w:val="24"/>
              </w:rPr>
              <w:t>wybranych norm i reguł</w:t>
            </w:r>
            <w:r w:rsidR="00A100FE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855A1A">
              <w:rPr>
                <w:rFonts w:ascii="Corbel" w:hAnsi="Corbel" w:eastAsia="Calibri" w:cs="Times New Roman"/>
                <w:sz w:val="24"/>
                <w:szCs w:val="24"/>
              </w:rPr>
              <w:t xml:space="preserve">obserwowanych w </w:t>
            </w:r>
            <w:r w:rsidR="00791B2C">
              <w:rPr>
                <w:rFonts w:ascii="Corbel" w:hAnsi="Corbel" w:eastAsia="Calibri" w:cs="Times New Roman"/>
                <w:sz w:val="24"/>
                <w:szCs w:val="24"/>
              </w:rPr>
              <w:t>codziennej praktyce społecznej</w:t>
            </w:r>
            <w:r w:rsidR="00E9258F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F04271" w:rsidP="006B6914" w:rsidRDefault="00F04271" w14:paraId="370DC4A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</w:t>
            </w:r>
            <w:r w:rsidR="006B6914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03</w:t>
            </w:r>
          </w:p>
          <w:p w:rsidRPr="00EE6E64" w:rsidR="00EE6E64" w:rsidP="006B6914" w:rsidRDefault="00F04271" w14:paraId="263D6C3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F04271">
              <w:rPr>
                <w:rFonts w:ascii="Corbel" w:hAnsi="Corbel" w:eastAsia="Calibri" w:cs="Times New Roman"/>
                <w:sz w:val="24"/>
                <w:szCs w:val="24"/>
              </w:rPr>
              <w:t>KU</w:t>
            </w:r>
            <w:r w:rsidR="006B6914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 w:rsidRPr="00F04271">
              <w:rPr>
                <w:rFonts w:ascii="Corbel" w:hAnsi="Corbel" w:eastAsia="Calibri" w:cs="Times New Roman"/>
                <w:sz w:val="24"/>
                <w:szCs w:val="24"/>
              </w:rPr>
              <w:t>05</w:t>
            </w:r>
          </w:p>
        </w:tc>
      </w:tr>
    </w:tbl>
    <w:p w:rsidRPr="00EE6E64" w:rsidR="00EE6E64" w:rsidP="00EE6E64" w:rsidRDefault="00EE6E64" w14:paraId="0AEF9A85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25078ABA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 </w:t>
      </w:r>
    </w:p>
    <w:p w:rsidRPr="00EE6E64" w:rsidR="00EE6E64" w:rsidP="00EE6E64" w:rsidRDefault="00EE6E64" w14:paraId="2D61D411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p w:rsidRPr="00EE6E64" w:rsidR="00EE6E64" w:rsidP="00EE6E64" w:rsidRDefault="00EE6E64" w14:paraId="1D11697E" w14:textId="77777777">
      <w:p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5D0C0E" w14:paraId="2CD4D8C8" w14:textId="77777777">
        <w:tc>
          <w:tcPr>
            <w:tcW w:w="9520" w:type="dxa"/>
          </w:tcPr>
          <w:p w:rsidRPr="00EE6E64" w:rsidR="00EE6E64" w:rsidP="00EE6E64" w:rsidRDefault="00EE6E64" w14:paraId="4008CE08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5D0C0E" w14:paraId="514D9461" w14:textId="77777777">
        <w:tc>
          <w:tcPr>
            <w:tcW w:w="9520" w:type="dxa"/>
          </w:tcPr>
          <w:p w:rsidRPr="00EE6E64" w:rsidR="00EE6E64" w:rsidP="00EE6E64" w:rsidRDefault="005D0C0E" w14:paraId="7C8D3C41" w14:textId="3565D37E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</w:t>
            </w:r>
          </w:p>
        </w:tc>
      </w:tr>
    </w:tbl>
    <w:p w:rsidRPr="00EE6E64" w:rsidR="00EE6E64" w:rsidP="00EE6E64" w:rsidRDefault="00EE6E64" w14:paraId="30BAE14D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0C622370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Pr="00EE6E64" w:rsidR="00EE6E64" w:rsidP="4AC786AE" w:rsidRDefault="00EE6E64" w14:paraId="2BF638B6" w14:textId="77777777">
      <w:pPr>
        <w:spacing w:after="0" w:afterAutospacing="off" w:line="240" w:lineRule="auto"/>
        <w:ind w:left="720"/>
        <w:contextualSpacing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7C9956C2" w14:textId="77777777">
        <w:tc>
          <w:tcPr>
            <w:tcW w:w="9639" w:type="dxa"/>
          </w:tcPr>
          <w:p w:rsidRPr="00EE6E64" w:rsidR="00EE6E64" w:rsidP="00EE6E64" w:rsidRDefault="00EE6E64" w14:paraId="1FEA5A5D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863FCD" w14:paraId="67A83B71" w14:textId="77777777">
        <w:tc>
          <w:tcPr>
            <w:tcW w:w="9639" w:type="dxa"/>
          </w:tcPr>
          <w:p w:rsidRPr="00EE6E64" w:rsidR="00EE6E64" w:rsidP="00802B66" w:rsidRDefault="00802B66" w14:paraId="21A23A6D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802B66">
              <w:rPr>
                <w:rFonts w:ascii="Corbel" w:hAnsi="Corbel" w:eastAsia="Calibri" w:cs="Times New Roman"/>
                <w:sz w:val="24"/>
                <w:szCs w:val="24"/>
              </w:rPr>
              <w:t xml:space="preserve">Codzienność jako kategoria teoretyczna w socjologii (obszary życia społecznego o słabszym ustrukturyzowaniu, analiza tradycyjnych, codziennych wzorów ludzkiego zachowania, </w:t>
            </w:r>
            <w:r w:rsidRPr="00802B66">
              <w:rPr>
                <w:rFonts w:ascii="Corbel" w:hAnsi="Corbel" w:eastAsia="Calibri" w:cs="Times New Roman"/>
                <w:sz w:val="24"/>
                <w:szCs w:val="24"/>
              </w:rPr>
              <w:t>codzienność jako ogólne mechanizmy rozumienia świata społecznego – ujmowana w sensie fenomenologicznym jako świat przeżywany). Wybrane metody badań nad codziennością.</w:t>
            </w:r>
          </w:p>
        </w:tc>
      </w:tr>
      <w:tr w:rsidRPr="00EE6E64" w:rsidR="00EE6E64" w:rsidTr="00863FCD" w14:paraId="7DCE868E" w14:textId="77777777">
        <w:tc>
          <w:tcPr>
            <w:tcW w:w="9639" w:type="dxa"/>
          </w:tcPr>
          <w:p w:rsidRPr="00EE6E64" w:rsidR="00EE6E64" w:rsidP="00BC3735" w:rsidRDefault="00BC3735" w14:paraId="3BFD41B5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Prozaiczność w perspektywie a</w:t>
            </w:r>
            <w:r w:rsidRPr="00802B66" w:rsidR="00802B66">
              <w:rPr>
                <w:rFonts w:ascii="Corbel" w:hAnsi="Corbel" w:eastAsia="Calibri" w:cs="Times New Roman"/>
                <w:sz w:val="24"/>
                <w:szCs w:val="24"/>
              </w:rPr>
              <w:t>ntropologiczne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j</w:t>
            </w:r>
            <w:r w:rsidRPr="00802B66" w:rsidR="00802B66">
              <w:rPr>
                <w:rFonts w:ascii="Corbel" w:hAnsi="Corbel" w:eastAsia="Calibri" w:cs="Times New Roman"/>
                <w:sz w:val="24"/>
                <w:szCs w:val="24"/>
              </w:rPr>
              <w:t xml:space="preserve"> i psychologiczne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j.</w:t>
            </w:r>
            <w:r w:rsidRPr="00802B66" w:rsidR="00802B66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</w:tc>
      </w:tr>
      <w:tr w:rsidRPr="00EE6E64" w:rsidR="00EE6E64" w:rsidTr="00802B66" w14:paraId="46C27D9E" w14:textId="77777777">
        <w:trPr>
          <w:trHeight w:val="555"/>
        </w:trPr>
        <w:tc>
          <w:tcPr>
            <w:tcW w:w="9639" w:type="dxa"/>
          </w:tcPr>
          <w:p w:rsidRPr="00EE6E64" w:rsidR="00802B66" w:rsidP="00802B66" w:rsidRDefault="00802B66" w14:paraId="770CF290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802B66">
              <w:rPr>
                <w:rFonts w:ascii="Corbel" w:hAnsi="Corbel" w:eastAsia="Calibri" w:cs="Times New Roman"/>
                <w:sz w:val="24"/>
                <w:szCs w:val="24"/>
              </w:rPr>
              <w:t>Sfera codzienności i niecodzienności – kryteria odróżniające. Socjologia życia codziennego a główne wyzwania współczesności.</w:t>
            </w:r>
          </w:p>
        </w:tc>
      </w:tr>
      <w:tr w:rsidRPr="00EE6E64" w:rsidR="00802B66" w:rsidTr="00802B66" w14:paraId="49233FB2" w14:textId="77777777">
        <w:trPr>
          <w:trHeight w:val="840"/>
        </w:trPr>
        <w:tc>
          <w:tcPr>
            <w:tcW w:w="9639" w:type="dxa"/>
          </w:tcPr>
          <w:p w:rsidRPr="00802B66" w:rsidR="00802B66" w:rsidP="005301D8" w:rsidRDefault="00802B66" w14:paraId="2E59E141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802B66">
              <w:rPr>
                <w:rFonts w:ascii="Corbel" w:hAnsi="Corbel" w:eastAsia="Calibri" w:cs="Times New Roman"/>
                <w:sz w:val="24"/>
                <w:szCs w:val="24"/>
              </w:rPr>
              <w:t>Współczesne życie codzienne: praca i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czas wolny, konsumpcja i rozrywka</w:t>
            </w:r>
            <w:r w:rsidRPr="00802B66">
              <w:rPr>
                <w:rFonts w:ascii="Corbel" w:hAnsi="Corbel" w:eastAsia="Calibri" w:cs="Times New Roman"/>
                <w:sz w:val="24"/>
                <w:szCs w:val="24"/>
              </w:rPr>
              <w:t xml:space="preserve"> jako </w:t>
            </w:r>
            <w:r w:rsidR="00BC3735">
              <w:rPr>
                <w:rFonts w:ascii="Corbel" w:hAnsi="Corbel" w:eastAsia="Calibri" w:cs="Times New Roman"/>
                <w:sz w:val="24"/>
                <w:szCs w:val="24"/>
              </w:rPr>
              <w:t>podstawowe elementy powszedniości</w:t>
            </w:r>
            <w:r w:rsidRPr="00802B66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BC3735">
              <w:rPr>
                <w:rFonts w:ascii="Corbel" w:hAnsi="Corbel" w:eastAsia="Calibri" w:cs="Times New Roman"/>
                <w:sz w:val="24"/>
                <w:szCs w:val="24"/>
              </w:rPr>
              <w:t>Wybrane kategorie współczesności i ich codzienny wymiar (u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tylitaryzm, </w:t>
            </w:r>
            <w:proofErr w:type="spellStart"/>
            <w:r w:rsidR="00BC3735">
              <w:rPr>
                <w:rFonts w:ascii="Corbel" w:hAnsi="Corbel" w:eastAsia="Calibri" w:cs="Times New Roman"/>
                <w:sz w:val="24"/>
                <w:szCs w:val="24"/>
              </w:rPr>
              <w:t>medializacja</w:t>
            </w:r>
            <w:proofErr w:type="spellEnd"/>
            <w:r w:rsidR="00BC3735">
              <w:rPr>
                <w:rFonts w:ascii="Corbel" w:hAnsi="Corbel" w:eastAsia="Calibri" w:cs="Times New Roman"/>
                <w:sz w:val="24"/>
                <w:szCs w:val="24"/>
              </w:rPr>
              <w:t xml:space="preserve"> kultury, mediatyzacja życia społecznego,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e</w:t>
            </w:r>
            <w:r w:rsidR="005301D8">
              <w:rPr>
                <w:rFonts w:ascii="Corbel" w:hAnsi="Corbel" w:eastAsia="Calibri" w:cs="Times New Roman"/>
                <w:sz w:val="24"/>
                <w:szCs w:val="24"/>
              </w:rPr>
              <w:t>stetyzacja</w:t>
            </w:r>
            <w:r w:rsidR="00BC3735">
              <w:rPr>
                <w:rFonts w:ascii="Corbel" w:hAnsi="Corbel" w:eastAsia="Calibri" w:cs="Times New Roman"/>
                <w:sz w:val="24"/>
                <w:szCs w:val="24"/>
              </w:rPr>
              <w:t>).</w:t>
            </w:r>
          </w:p>
        </w:tc>
      </w:tr>
      <w:tr w:rsidRPr="00EE6E64" w:rsidR="00802B66" w:rsidTr="00802B66" w14:paraId="4C46EC3D" w14:textId="77777777">
        <w:trPr>
          <w:trHeight w:val="525"/>
        </w:trPr>
        <w:tc>
          <w:tcPr>
            <w:tcW w:w="9639" w:type="dxa"/>
          </w:tcPr>
          <w:p w:rsidRPr="00802B66" w:rsidR="00802B66" w:rsidP="00802B66" w:rsidRDefault="00802B66" w14:paraId="684F7BA2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Psychologia emocjonalnego przepływu jako propozycja przeżywania codzienności (entropia i negentropia psychiczna), postawa proaktywna i </w:t>
            </w:r>
            <w:proofErr w:type="spellStart"/>
            <w:r w:rsidRPr="00802B66">
              <w:rPr>
                <w:rFonts w:ascii="Corbel" w:hAnsi="Corbel" w:eastAsia="Calibri" w:cs="Times New Roman"/>
                <w:i/>
                <w:sz w:val="24"/>
                <w:szCs w:val="24"/>
              </w:rPr>
              <w:t>Weltschmerz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802B66" w:rsidTr="00863FCD" w14:paraId="099DE431" w14:textId="77777777">
        <w:trPr>
          <w:trHeight w:val="390"/>
        </w:trPr>
        <w:tc>
          <w:tcPr>
            <w:tcW w:w="9639" w:type="dxa"/>
          </w:tcPr>
          <w:p w:rsidR="00802B66" w:rsidP="00802B66" w:rsidRDefault="00802B66" w14:paraId="57E1B9B3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802B66">
              <w:rPr>
                <w:rFonts w:ascii="Corbel" w:hAnsi="Corbel" w:eastAsia="Calibri" w:cs="Times New Roman"/>
                <w:sz w:val="24"/>
                <w:szCs w:val="24"/>
              </w:rPr>
              <w:t>Wybrane przykłady codzienności z perspektywy historycznej.</w:t>
            </w:r>
          </w:p>
        </w:tc>
      </w:tr>
    </w:tbl>
    <w:p w:rsidRPr="00EE6E64" w:rsidR="00EE6E64" w:rsidP="00EE6E64" w:rsidRDefault="00EE6E64" w14:paraId="0947EF51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27B49CCA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56EFCB39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5E0E91" w:rsidP="005E0E91" w:rsidRDefault="005D0C0E" w14:paraId="48541B61" w14:textId="6E3120A3">
      <w:pPr>
        <w:tabs>
          <w:tab w:val="left" w:pos="284"/>
        </w:tabs>
        <w:spacing w:after="0" w:line="240" w:lineRule="auto"/>
        <w:jc w:val="both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>A</w:t>
      </w:r>
      <w:r w:rsidR="005E0E91">
        <w:rPr>
          <w:rFonts w:ascii="Corbel" w:hAnsi="Corbel" w:eastAsia="Calibri" w:cs="Times New Roman"/>
          <w:sz w:val="24"/>
          <w:szCs w:val="24"/>
        </w:rPr>
        <w:t>naliza tekstów z dyskusją, analiza treści multimedialnych, studium przypadków</w:t>
      </w:r>
    </w:p>
    <w:p w:rsidRPr="00EE6E64" w:rsidR="00EE6E64" w:rsidP="00EE6E64" w:rsidRDefault="00EE6E64" w14:paraId="5DAB31A0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0B9BBBB8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EE6E64" w:rsidR="00EE6E64" w:rsidP="00EE6E64" w:rsidRDefault="00EE6E64" w14:paraId="707D273B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0C56F4C7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Pr="00EE6E64" w:rsidR="00EE6E64" w:rsidP="00EE6E64" w:rsidRDefault="00EE6E64" w14:paraId="7EF930F5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EE6E64" w:rsidR="00EE6E64" w:rsidTr="00863FCD" w14:paraId="687AEA0C" w14:textId="77777777">
        <w:tc>
          <w:tcPr>
            <w:tcW w:w="1985" w:type="dxa"/>
            <w:vAlign w:val="center"/>
          </w:tcPr>
          <w:p w:rsidRPr="00EE6E64" w:rsidR="00EE6E64" w:rsidP="00EE6E64" w:rsidRDefault="00EE6E64" w14:paraId="38D82FD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EE6E64" w:rsidR="00EE6E64" w:rsidP="00EE6E64" w:rsidRDefault="00EE6E64" w14:paraId="58AF7F3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EE6E64" w:rsidR="00EE6E64" w:rsidP="00EE6E64" w:rsidRDefault="00EE6E64" w14:paraId="5FAFC7A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EE6E64" w:rsidR="00EE6E64" w:rsidP="00EE6E64" w:rsidRDefault="00EE6E64" w14:paraId="758B42B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EE6E64" w:rsidR="00EE6E64" w:rsidP="00EE6E64" w:rsidRDefault="00EE6E64" w14:paraId="7A8C03C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EE6E64" w:rsidR="00EE6E64" w:rsidTr="00863FCD" w14:paraId="7ABAE819" w14:textId="77777777">
        <w:tc>
          <w:tcPr>
            <w:tcW w:w="1985" w:type="dxa"/>
          </w:tcPr>
          <w:p w:rsidRPr="00EE6E64" w:rsidR="00EE6E64" w:rsidP="00EE6E64" w:rsidRDefault="00EE6E64" w14:paraId="4E71C412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EE6E64" w:rsidR="00EE6E64" w:rsidP="00103F04" w:rsidRDefault="00103F04" w14:paraId="7D7BCE16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:rsidRPr="00EE6E64" w:rsidR="00EE6E64" w:rsidP="00EE6E64" w:rsidRDefault="00103F04" w14:paraId="119E233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konwersatorium</w:t>
            </w:r>
          </w:p>
        </w:tc>
      </w:tr>
      <w:tr w:rsidRPr="00EE6E64" w:rsidR="00EE6E64" w:rsidTr="00863FCD" w14:paraId="3A15B539" w14:textId="77777777">
        <w:tc>
          <w:tcPr>
            <w:tcW w:w="1985" w:type="dxa"/>
          </w:tcPr>
          <w:p w:rsidRPr="00EE6E64" w:rsidR="00EE6E64" w:rsidP="00EE6E64" w:rsidRDefault="00EE6E64" w14:paraId="6F66FA78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Pr="00EE6E64" w:rsidR="00EE6E64" w:rsidP="00103F04" w:rsidRDefault="00103F04" w14:paraId="5CA3C34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:rsidRPr="00EE6E64" w:rsidR="00EE6E64" w:rsidP="00EE6E64" w:rsidRDefault="00103F04" w14:paraId="11886EF7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:rsidRPr="00EE6E64" w:rsidR="00EE6E64" w:rsidP="00EE6E64" w:rsidRDefault="00EE6E64" w14:paraId="6DD62E16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4CB2EECA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Pr="00EE6E64" w:rsidR="00EE6E64" w:rsidP="00EE6E64" w:rsidRDefault="00EE6E64" w14:paraId="077F8B56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1EE152F3" w14:textId="77777777">
        <w:tc>
          <w:tcPr>
            <w:tcW w:w="9670" w:type="dxa"/>
          </w:tcPr>
          <w:p w:rsidRPr="00BF67CA" w:rsidR="00BF67CA" w:rsidP="00BF67CA" w:rsidRDefault="00BF67CA" w14:paraId="43110E7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67CA">
              <w:rPr>
                <w:rFonts w:ascii="Corbel" w:hAnsi="Corbel" w:eastAsia="Calibri" w:cs="Times New Roman"/>
                <w:sz w:val="24"/>
                <w:szCs w:val="24"/>
              </w:rPr>
              <w:t>- uzyskanie 50 proc. maksymalnej liczby punktów (w przypadku kolokwium)</w:t>
            </w:r>
          </w:p>
          <w:p w:rsidRPr="00EE6E64" w:rsidR="00EE6E64" w:rsidP="00EE6E64" w:rsidRDefault="00BF67CA" w14:paraId="00643210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67CA">
              <w:rPr>
                <w:rFonts w:ascii="Corbel" w:hAnsi="Corbel" w:eastAsia="Calibri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:rsidRPr="00EE6E64" w:rsidR="00EE6E64" w:rsidP="00EE6E64" w:rsidRDefault="00EE6E64" w14:paraId="45380487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11128583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E6E64" w:rsidR="00EE6E64" w:rsidP="00EE6E64" w:rsidRDefault="00EE6E64" w14:paraId="0E98BD99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E6E64" w:rsidR="00EE6E64" w:rsidTr="00863FCD" w14:paraId="1883219B" w14:textId="77777777">
        <w:tc>
          <w:tcPr>
            <w:tcW w:w="4962" w:type="dxa"/>
            <w:vAlign w:val="center"/>
          </w:tcPr>
          <w:p w:rsidRPr="00EE6E64" w:rsidR="00EE6E64" w:rsidP="00EE6E64" w:rsidRDefault="00EE6E64" w14:paraId="14AE433E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E6E64" w:rsidR="00EE6E64" w:rsidP="00EE6E64" w:rsidRDefault="00EE6E64" w14:paraId="7C565EE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E6E64" w:rsidR="00EE6E64" w:rsidTr="00863FCD" w14:paraId="467E9456" w14:textId="77777777">
        <w:tc>
          <w:tcPr>
            <w:tcW w:w="4962" w:type="dxa"/>
          </w:tcPr>
          <w:p w:rsidRPr="00EE6E64" w:rsidR="00EE6E64" w:rsidP="00EE6E64" w:rsidRDefault="00EE6E64" w14:paraId="79ACE397" w14:textId="5E7F09BA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EE6E64" w:rsidR="00EE6E64" w:rsidP="00430BA2" w:rsidRDefault="00BF67CA" w14:paraId="78A3FF1B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Pr="00EE6E64" w:rsidR="00EE6E64" w:rsidTr="00863FCD" w14:paraId="1BAC419B" w14:textId="77777777">
        <w:tc>
          <w:tcPr>
            <w:tcW w:w="4962" w:type="dxa"/>
          </w:tcPr>
          <w:p w:rsidRPr="00EE6E64" w:rsidR="00EE6E64" w:rsidP="00EE6E64" w:rsidRDefault="00EE6E64" w14:paraId="010D85E1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EE6E64" w:rsidR="00EE6E64" w:rsidP="00EE6E64" w:rsidRDefault="00EE6E64" w14:paraId="7ED5CC05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E6E64" w:rsidR="00EE6E64" w:rsidP="00430BA2" w:rsidRDefault="00BF67CA" w14:paraId="6B00E05D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</w:t>
            </w:r>
          </w:p>
        </w:tc>
      </w:tr>
      <w:tr w:rsidRPr="00EE6E64" w:rsidR="00EE6E64" w:rsidTr="00863FCD" w14:paraId="3D99B680" w14:textId="77777777">
        <w:tc>
          <w:tcPr>
            <w:tcW w:w="4962" w:type="dxa"/>
          </w:tcPr>
          <w:p w:rsidRPr="00EE6E64" w:rsidR="00EE6E64" w:rsidP="00EE6E64" w:rsidRDefault="00EE6E64" w14:paraId="3A5D877D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niekontaktowe – praca własna studenta</w:t>
            </w:r>
            <w:r w:rsidR="00BF67CA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E6E64" w:rsidR="00EE6E64" w:rsidP="00430BA2" w:rsidRDefault="00BF67CA" w14:paraId="31239862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65</w:t>
            </w:r>
          </w:p>
        </w:tc>
      </w:tr>
      <w:tr w:rsidRPr="00EE6E64" w:rsidR="00EE6E64" w:rsidTr="00863FCD" w14:paraId="03EB8D35" w14:textId="77777777">
        <w:tc>
          <w:tcPr>
            <w:tcW w:w="4962" w:type="dxa"/>
          </w:tcPr>
          <w:p w:rsidRPr="00EE6E64" w:rsidR="00EE6E64" w:rsidP="00EE6E64" w:rsidRDefault="00EE6E64" w14:paraId="4CFB309B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E6E64" w:rsidR="00EE6E64" w:rsidP="00430BA2" w:rsidRDefault="00BF67CA" w14:paraId="5B84778F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100</w:t>
            </w:r>
          </w:p>
        </w:tc>
      </w:tr>
      <w:tr w:rsidRPr="00EE6E64" w:rsidR="00EE6E64" w:rsidTr="00863FCD" w14:paraId="76E225BA" w14:textId="77777777">
        <w:tc>
          <w:tcPr>
            <w:tcW w:w="4962" w:type="dxa"/>
          </w:tcPr>
          <w:p w:rsidRPr="00EE6E64" w:rsidR="00EE6E64" w:rsidP="00EE6E64" w:rsidRDefault="00EE6E64" w14:paraId="7E94DF13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E6E64" w:rsidR="00EE6E64" w:rsidP="00430BA2" w:rsidRDefault="00BF67CA" w14:paraId="303EDE47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4</w:t>
            </w:r>
          </w:p>
        </w:tc>
      </w:tr>
    </w:tbl>
    <w:p w:rsidRPr="00EE6E64" w:rsidR="00EE6E64" w:rsidP="00EE6E64" w:rsidRDefault="00EE6E64" w14:paraId="5CCE4BE7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EE6E64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EE6E64" w:rsidR="00EE6E64" w:rsidP="00EE6E64" w:rsidRDefault="00EE6E64" w14:paraId="7142B628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90D1510" w:rsidRDefault="00803905" w14:paraId="2753032F" w14:textId="40AD32D3" w14:noSpellErr="1">
      <w:pPr>
        <w:spacing w:after="0" w:line="240" w:lineRule="auto"/>
        <w:rPr>
          <w:rFonts w:ascii="Corbel" w:hAnsi="Corbel" w:eastAsia="Calibri" w:cs="Times New Roman"/>
          <w:b w:val="1"/>
          <w:bCs w:val="1"/>
          <w:sz w:val="24"/>
          <w:szCs w:val="24"/>
        </w:rPr>
      </w:pPr>
      <w:ins w:author="Anna Pikus" w:date="2023-08-24T13:11:00Z" w:id="1">
        <w:r>
          <w:rPr>
            <w:rFonts w:ascii="Corbel" w:hAnsi="Corbel" w:eastAsia="Calibri" w:cs="Times New Roman"/>
            <w:b/>
            <w:sz w:val="24"/>
            <w:szCs w:val="24"/>
          </w:rPr>
          <w:br w:type="column"/>
        </w:r>
      </w:ins>
      <w:r w:rsidRPr="090D1510" w:rsidR="00EE6E64">
        <w:rPr>
          <w:rFonts w:ascii="Corbel" w:hAnsi="Corbel" w:eastAsia="Calibri" w:cs="Times New Roman"/>
          <w:b w:val="1"/>
          <w:bCs w:val="1"/>
          <w:sz w:val="24"/>
          <w:szCs w:val="24"/>
        </w:rPr>
        <w:t>6. PRAKTYKI ZAWODOWE W RAMACH PRZEDMIOTU</w:t>
      </w:r>
      <w:bookmarkStart w:name="_GoBack" w:id="2"/>
      <w:bookmarkEnd w:id="2"/>
    </w:p>
    <w:p w:rsidRPr="00EE6E64" w:rsidR="00EE6E64" w:rsidP="00EE6E64" w:rsidRDefault="00EE6E64" w14:paraId="36ADF638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E6E64" w:rsidR="00EE6E64" w:rsidTr="008E3D59" w14:paraId="739827C2" w14:textId="77777777">
        <w:trPr>
          <w:trHeight w:val="397"/>
        </w:trPr>
        <w:tc>
          <w:tcPr>
            <w:tcW w:w="3544" w:type="dxa"/>
          </w:tcPr>
          <w:p w:rsidRPr="00EE6E64" w:rsidR="00EE6E64" w:rsidP="00EE6E64" w:rsidRDefault="00EE6E64" w14:paraId="4ACB9B82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E6E64" w:rsidR="00EE6E64" w:rsidP="00EE6E64" w:rsidRDefault="008E3D59" w14:paraId="0019A9EA" w14:textId="72CB6C6C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Pr="00EE6E64" w:rsidR="00EE6E64" w:rsidTr="008E3D59" w14:paraId="2FF5BEB1" w14:textId="77777777">
        <w:trPr>
          <w:trHeight w:val="397"/>
        </w:trPr>
        <w:tc>
          <w:tcPr>
            <w:tcW w:w="3544" w:type="dxa"/>
          </w:tcPr>
          <w:p w:rsidRPr="00EE6E64" w:rsidR="00EE6E64" w:rsidP="00EE6E64" w:rsidRDefault="00EE6E64" w14:paraId="2F3A2EB2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E3D59" w:rsidR="00EE6E64" w:rsidP="00EE6E64" w:rsidRDefault="008E3D59" w14:paraId="661E3575" w14:textId="2CBB49BB">
            <w:pPr>
              <w:spacing w:after="0" w:line="240" w:lineRule="auto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:rsidRPr="00EE6E64" w:rsidR="00EE6E64" w:rsidP="00EE6E64" w:rsidRDefault="00EE6E64" w14:paraId="01A16971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2856BF10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Pr="00EE6E64" w:rsidR="00EE6E64" w:rsidP="00EE6E64" w:rsidRDefault="00EE6E64" w14:paraId="22EC8655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94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80"/>
      </w:tblGrid>
      <w:tr w:rsidRPr="00EE6E64" w:rsidR="00EE6E64" w:rsidTr="2CB4210D" w14:paraId="4016F906" w14:textId="77777777">
        <w:trPr>
          <w:trHeight w:val="397"/>
        </w:trPr>
        <w:tc>
          <w:tcPr>
            <w:tcW w:w="9480" w:type="dxa"/>
            <w:tcMar/>
          </w:tcPr>
          <w:p w:rsidRPr="0034543E" w:rsidR="00EE6E64" w:rsidP="00B00D7F" w:rsidRDefault="00EE6E64" w14:paraId="66EA2EB9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34543E">
              <w:rPr>
                <w:rFonts w:ascii="Corbel" w:hAnsi="Corbel" w:eastAsia="Calibri" w:cs="Times New Roman"/>
                <w:b/>
                <w:sz w:val="24"/>
                <w:szCs w:val="24"/>
              </w:rPr>
              <w:t>Literatura podstawowa:</w:t>
            </w:r>
          </w:p>
          <w:p w:rsidR="0034543E" w:rsidP="00B00D7F" w:rsidRDefault="0034543E" w14:paraId="3B6BF037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</w:p>
          <w:p w:rsidRPr="00B00D7F" w:rsidR="00B00D7F" w:rsidP="00B00D7F" w:rsidRDefault="00B00D7F" w14:paraId="410F6E79" w14:textId="3C80FCB8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R. Sulima, </w:t>
            </w:r>
            <w:r w:rsidRPr="00B00D7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Antropologia codzienności</w:t>
            </w: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Kraków 2000. </w:t>
            </w:r>
          </w:p>
          <w:p w:rsidRPr="00B00D7F" w:rsidR="00B00D7F" w:rsidP="00B00D7F" w:rsidRDefault="00B00D7F" w14:paraId="080DF279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Jacyno, </w:t>
            </w:r>
            <w:r w:rsidRPr="00B00D7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 xml:space="preserve">Iluzje codzienności: o teorii socjologicznej Pierre'a </w:t>
            </w:r>
            <w:proofErr w:type="spellStart"/>
            <w:r w:rsidRPr="00B00D7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Bourdieu</w:t>
            </w:r>
            <w:proofErr w:type="spellEnd"/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1997.</w:t>
            </w:r>
          </w:p>
          <w:p w:rsidRPr="00B00D7F" w:rsidR="00B00D7F" w:rsidP="00B00D7F" w:rsidRDefault="00B00D7F" w14:paraId="1A1BCF9F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Bieńko, </w:t>
            </w:r>
            <w:r w:rsidRPr="00B00D7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Intymne i prywatne praktyki codzienności: studium socjologiczne</w:t>
            </w: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2013.</w:t>
            </w:r>
          </w:p>
          <w:p w:rsidRPr="00B00D7F" w:rsidR="00B00D7F" w:rsidP="00B00D7F" w:rsidRDefault="00B00D7F" w14:paraId="37F8BB10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A. Węgrzyniak, T. Stępień</w:t>
            </w: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(red</w:t>
            </w:r>
            <w:r w:rsidRPr="00B00D7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.), Rytuały codzienności</w:t>
            </w: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Katowice 2008.</w:t>
            </w:r>
          </w:p>
          <w:p w:rsidRPr="00B00D7F" w:rsidR="00B00D7F" w:rsidP="00B00D7F" w:rsidRDefault="00B00D7F" w14:paraId="5C2D2668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Csikszentmihalyi</w:t>
            </w:r>
            <w:proofErr w:type="spellEnd"/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B00D7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Urok codzienności: psychologia emocjonalnego przepływu,</w:t>
            </w: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Warszawa 1998.</w:t>
            </w:r>
          </w:p>
          <w:p w:rsidRPr="00EE6E64" w:rsidR="00B00D7F" w:rsidP="00B00D7F" w:rsidRDefault="00B00D7F" w14:paraId="4B275C91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P. Sztompka, M. Bogunia-Borowska, </w:t>
            </w:r>
            <w:r w:rsidRPr="00B00D7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Socjologia codzienności</w:t>
            </w: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Kraków 2008.</w:t>
            </w:r>
          </w:p>
        </w:tc>
      </w:tr>
      <w:tr w:rsidRPr="00803905" w:rsidR="00EE6E64" w:rsidTr="2CB4210D" w14:paraId="75DFDDB5" w14:textId="77777777">
        <w:trPr>
          <w:trHeight w:val="397"/>
        </w:trPr>
        <w:tc>
          <w:tcPr>
            <w:tcW w:w="9480" w:type="dxa"/>
            <w:tcMar/>
          </w:tcPr>
          <w:p w:rsidRPr="0034543E" w:rsidR="00EE6E64" w:rsidP="00B00D7F" w:rsidRDefault="00EE6E64" w14:paraId="4C5C268F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34543E">
              <w:rPr>
                <w:rFonts w:ascii="Corbel" w:hAnsi="Corbel" w:eastAsia="Calibri"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34543E" w:rsidP="00B00D7F" w:rsidRDefault="0034543E" w14:paraId="7CB043A1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Pr="00B00D7F" w:rsidR="00B00D7F" w:rsidP="00B00D7F" w:rsidRDefault="00B00D7F" w14:paraId="06400B74" w14:textId="36EB51DC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 xml:space="preserve"> , </w:t>
            </w:r>
            <w:r w:rsidRPr="00B00D7F">
              <w:rPr>
                <w:rFonts w:ascii="Corbel" w:hAnsi="Corbel" w:eastAsia="Calibri" w:cs="Times New Roman"/>
                <w:i/>
                <w:sz w:val="24"/>
                <w:szCs w:val="24"/>
              </w:rPr>
              <w:t>Człowiek i śmierć</w:t>
            </w: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, Warszawa 2011.</w:t>
            </w:r>
          </w:p>
          <w:p w:rsidRPr="00B00D7F" w:rsidR="00B00D7F" w:rsidP="00B00D7F" w:rsidRDefault="00B00D7F" w14:paraId="620409E6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,</w:t>
            </w:r>
            <w:r w:rsidRPr="00B00D7F">
              <w:rPr>
                <w:rFonts w:ascii="Calibri" w:hAnsi="Calibri" w:eastAsia="Calibri" w:cs="Times New Roman"/>
              </w:rPr>
              <w:t xml:space="preserve"> </w:t>
            </w:r>
            <w:r w:rsidR="002B0B71">
              <w:rPr>
                <w:rFonts w:ascii="Corbel" w:hAnsi="Corbel" w:eastAsia="Calibri" w:cs="Times New Roman"/>
                <w:i/>
                <w:sz w:val="24"/>
                <w:szCs w:val="24"/>
              </w:rPr>
              <w:t>Historia dzieciństwa</w:t>
            </w:r>
            <w:r w:rsidRPr="00B00D7F">
              <w:rPr>
                <w:rFonts w:ascii="Corbel" w:hAnsi="Corbel" w:eastAsia="Calibri" w:cs="Times New Roman"/>
                <w:i/>
                <w:sz w:val="24"/>
                <w:szCs w:val="24"/>
              </w:rPr>
              <w:t xml:space="preserve">: dziecko i rodzina w czasach ancien </w:t>
            </w:r>
            <w:proofErr w:type="spellStart"/>
            <w:r w:rsidRPr="00B00D7F">
              <w:rPr>
                <w:rFonts w:ascii="Corbel" w:hAnsi="Corbel" w:eastAsia="Calibri" w:cs="Times New Roman"/>
                <w:i/>
                <w:sz w:val="24"/>
                <w:szCs w:val="24"/>
              </w:rPr>
              <w:t>régime'u</w:t>
            </w:r>
            <w:proofErr w:type="spellEnd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, Warszawa 2010.</w:t>
            </w:r>
          </w:p>
          <w:p w:rsidR="00B00D7F" w:rsidP="00B00D7F" w:rsidRDefault="00B00D7F" w14:paraId="4FFCB590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 xml:space="preserve"> ,</w:t>
            </w:r>
            <w:r w:rsidRPr="00B00D7F">
              <w:rPr>
                <w:rFonts w:ascii="Calibri" w:hAnsi="Calibri" w:eastAsia="Calibri" w:cs="Times New Roman"/>
              </w:rPr>
              <w:t xml:space="preserve"> </w:t>
            </w:r>
            <w:r w:rsidRPr="00B00D7F">
              <w:rPr>
                <w:rFonts w:ascii="Corbel" w:hAnsi="Corbel" w:eastAsia="Calibri" w:cs="Times New Roman"/>
                <w:i/>
                <w:sz w:val="24"/>
                <w:szCs w:val="24"/>
              </w:rPr>
              <w:t>Rozważania o historii śmierci</w:t>
            </w: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, Warszawa 2007.</w:t>
            </w:r>
          </w:p>
          <w:p w:rsidRPr="00B00D7F" w:rsidR="002B0B71" w:rsidP="00B00D7F" w:rsidRDefault="002B0B71" w14:paraId="2CCE3C91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2B0B71">
              <w:rPr>
                <w:rFonts w:ascii="Corbel" w:hAnsi="Corbel" w:eastAsia="Calibri" w:cs="Times New Roman"/>
                <w:sz w:val="24"/>
                <w:szCs w:val="24"/>
              </w:rPr>
              <w:t>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. </w:t>
            </w:r>
            <w:r w:rsidRPr="002B0B71">
              <w:rPr>
                <w:rFonts w:ascii="Corbel" w:hAnsi="Corbel" w:eastAsia="Calibri" w:cs="Times New Roman"/>
                <w:sz w:val="24"/>
                <w:szCs w:val="24"/>
              </w:rPr>
              <w:t xml:space="preserve">H. </w:t>
            </w:r>
            <w:proofErr w:type="spellStart"/>
            <w:r w:rsidRPr="002B0B71">
              <w:rPr>
                <w:rFonts w:ascii="Corbel" w:hAnsi="Corbel" w:eastAsia="Calibri" w:cs="Times New Roman"/>
                <w:sz w:val="24"/>
                <w:szCs w:val="24"/>
              </w:rPr>
              <w:t>Gombrich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,</w:t>
            </w:r>
            <w:r w:rsidRPr="002B0B71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Krótka historia świata, </w:t>
            </w:r>
            <w:r w:rsidRPr="002B0B71">
              <w:rPr>
                <w:rFonts w:ascii="Corbel" w:hAnsi="Corbel" w:eastAsia="Calibri" w:cs="Times New Roman"/>
                <w:sz w:val="24"/>
                <w:szCs w:val="24"/>
              </w:rPr>
              <w:t>Poznań 2017.</w:t>
            </w:r>
          </w:p>
          <w:p w:rsidR="00B00D7F" w:rsidP="00B00D7F" w:rsidRDefault="00B00D7F" w14:paraId="7EF645B0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i/>
                <w:sz w:val="24"/>
                <w:szCs w:val="24"/>
              </w:rPr>
              <w:t>Historia życia prywatnego</w:t>
            </w: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, T. 1-5 (wybrane zagadnienia), Wrocław 2005 (T. 1, 2, 3), 2006 (T. 4, 5).</w:t>
            </w:r>
          </w:p>
          <w:p w:rsidR="00635C86" w:rsidP="00B00D7F" w:rsidRDefault="00635C86" w14:paraId="48DC67EC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635C86">
              <w:rPr>
                <w:rFonts w:ascii="Corbel" w:hAnsi="Corbel" w:eastAsia="Calibri" w:cs="Times New Roman"/>
                <w:sz w:val="24"/>
                <w:szCs w:val="24"/>
              </w:rPr>
              <w:t>R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. </w:t>
            </w:r>
            <w:proofErr w:type="spellStart"/>
            <w:r w:rsidRPr="00635C86">
              <w:rPr>
                <w:rFonts w:ascii="Corbel" w:hAnsi="Corbel" w:eastAsia="Calibri" w:cs="Times New Roman"/>
                <w:sz w:val="24"/>
                <w:szCs w:val="24"/>
              </w:rPr>
              <w:t>Pernoud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hAnsi="Corbel" w:eastAsia="Calibri" w:cs="Times New Roman"/>
                <w:i/>
                <w:sz w:val="24"/>
                <w:szCs w:val="24"/>
              </w:rPr>
              <w:t>Inaczej o średniowieczu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Warszawa</w:t>
            </w:r>
            <w:r w:rsidRPr="00635C86">
              <w:rPr>
                <w:rFonts w:ascii="Corbel" w:hAnsi="Corbel" w:eastAsia="Calibri" w:cs="Times New Roman"/>
                <w:sz w:val="24"/>
                <w:szCs w:val="24"/>
              </w:rPr>
              <w:t>, 2002.</w:t>
            </w:r>
          </w:p>
          <w:p w:rsidRPr="00B00D7F" w:rsidR="00635C86" w:rsidP="00B00D7F" w:rsidRDefault="00635C86" w14:paraId="4A8BB3A8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635C86">
              <w:rPr>
                <w:rFonts w:ascii="Corbel" w:hAnsi="Corbel" w:eastAsia="Calibri" w:cs="Times New Roman"/>
                <w:sz w:val="24"/>
                <w:szCs w:val="24"/>
              </w:rPr>
              <w:t>M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 w:rsidRPr="00635C86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635C86">
              <w:rPr>
                <w:rFonts w:ascii="Corbel" w:hAnsi="Corbel" w:eastAsia="Calibri" w:cs="Times New Roman"/>
                <w:sz w:val="24"/>
                <w:szCs w:val="24"/>
              </w:rPr>
              <w:t>Beard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,</w:t>
            </w:r>
            <w:r w:rsidRPr="00635C86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635C86">
              <w:rPr>
                <w:rFonts w:ascii="Corbel" w:hAnsi="Corbel" w:eastAsia="Calibri" w:cs="Times New Roman"/>
                <w:i/>
                <w:sz w:val="24"/>
                <w:szCs w:val="24"/>
              </w:rPr>
              <w:t>SPQ</w:t>
            </w:r>
            <w:r>
              <w:rPr>
                <w:rFonts w:ascii="Corbel" w:hAnsi="Corbel" w:eastAsia="Calibri" w:cs="Times New Roman"/>
                <w:i/>
                <w:sz w:val="24"/>
                <w:szCs w:val="24"/>
              </w:rPr>
              <w:t>R</w:t>
            </w:r>
            <w:r w:rsidRPr="00635C86">
              <w:rPr>
                <w:rFonts w:ascii="Corbel" w:hAnsi="Corbel" w:eastAsia="Calibri" w:cs="Times New Roman"/>
                <w:i/>
                <w:sz w:val="24"/>
                <w:szCs w:val="24"/>
              </w:rPr>
              <w:t>: historia starożytnego Rzymu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hAnsi="Corbel" w:eastAsia="Calibri" w:cs="Times New Roman"/>
                <w:sz w:val="24"/>
                <w:szCs w:val="24"/>
              </w:rPr>
              <w:t>Poznań 2018.</w:t>
            </w:r>
          </w:p>
          <w:p w:rsidRPr="00B00D7F" w:rsidR="00B00D7F" w:rsidP="00B00D7F" w:rsidRDefault="00B00D7F" w14:paraId="6C781596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 xml:space="preserve">W. Schulze, </w:t>
            </w:r>
            <w:r w:rsidRPr="00B00D7F">
              <w:rPr>
                <w:rFonts w:ascii="Corbel" w:hAnsi="Corbel" w:eastAsia="Calibri" w:cs="Times New Roman"/>
                <w:i/>
                <w:sz w:val="24"/>
                <w:szCs w:val="24"/>
              </w:rPr>
              <w:t xml:space="preserve">Historia społeczna. Historia codzienności. </w:t>
            </w:r>
            <w:proofErr w:type="spellStart"/>
            <w:r w:rsidRPr="00B00D7F">
              <w:rPr>
                <w:rFonts w:ascii="Corbel" w:hAnsi="Corbel" w:eastAsia="Calibri" w:cs="Times New Roman"/>
                <w:i/>
                <w:sz w:val="24"/>
                <w:szCs w:val="24"/>
              </w:rPr>
              <w:t>Mikrohistoria</w:t>
            </w:r>
            <w:proofErr w:type="spellEnd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, Warszawa 1994.</w:t>
            </w:r>
          </w:p>
          <w:p w:rsidRPr="00B00D7F" w:rsidR="00B00D7F" w:rsidP="00B00D7F" w:rsidRDefault="00B00D7F" w14:paraId="55E1085D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 xml:space="preserve">A. </w:t>
            </w:r>
            <w:proofErr w:type="spellStart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Schütz</w:t>
            </w:r>
            <w:proofErr w:type="spellEnd"/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B00D7F">
              <w:rPr>
                <w:rFonts w:ascii="Corbel" w:hAnsi="Corbel" w:eastAsia="Calibri" w:cs="Times New Roman"/>
                <w:i/>
                <w:sz w:val="24"/>
                <w:szCs w:val="24"/>
              </w:rPr>
              <w:t>Potoczna i naukowa interpretacja ludzkiego działania</w:t>
            </w: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 xml:space="preserve">, w: </w:t>
            </w:r>
            <w:r w:rsidRPr="00B00D7F">
              <w:rPr>
                <w:rFonts w:ascii="Corbel" w:hAnsi="Corbel" w:eastAsia="Calibri" w:cs="Times New Roman"/>
                <w:i/>
                <w:sz w:val="24"/>
                <w:szCs w:val="24"/>
              </w:rPr>
              <w:t>Kryzys i schizma. Antyscjentystyczne tendencje w socjologii współczesnej</w:t>
            </w:r>
            <w:r w:rsidRPr="00B00D7F">
              <w:rPr>
                <w:rFonts w:ascii="Corbel" w:hAnsi="Corbel" w:eastAsia="Calibri" w:cs="Times New Roman"/>
                <w:sz w:val="24"/>
                <w:szCs w:val="24"/>
              </w:rPr>
              <w:t>, E. Mokrzycki (red.), T. 1–2, Warszawa 1984.</w:t>
            </w:r>
          </w:p>
          <w:p w:rsidRPr="00B00D7F" w:rsidR="00B00D7F" w:rsidP="00B00D7F" w:rsidRDefault="00B00D7F" w14:paraId="350AAEC7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  <w:lang w:val="en-US"/>
              </w:rPr>
              <w:t xml:space="preserve">T. Bennett, D. Watson, </w:t>
            </w:r>
            <w:r w:rsidRPr="00B00D7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  <w:lang w:val="en-US"/>
              </w:rPr>
              <w:t>Understanding Everyday Life</w:t>
            </w:r>
            <w:r w:rsidRPr="00B00D7F">
              <w:rPr>
                <w:rFonts w:ascii="Corbel" w:hAnsi="Corbel" w:eastAsia="Calibri" w:cs="Times New Roman"/>
                <w:color w:val="000000"/>
                <w:sz w:val="24"/>
                <w:szCs w:val="24"/>
                <w:lang w:val="en-US"/>
              </w:rPr>
              <w:t>, Oxford 2002.</w:t>
            </w:r>
          </w:p>
        </w:tc>
      </w:tr>
    </w:tbl>
    <w:p w:rsidRPr="00B00D7F" w:rsidR="00EE6E64" w:rsidP="00EE6E64" w:rsidRDefault="00EE6E64" w14:paraId="28496BA8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  <w:lang w:val="en-US"/>
        </w:rPr>
      </w:pPr>
    </w:p>
    <w:p w:rsidRPr="00B00D7F" w:rsidR="00EE6E64" w:rsidP="00EE6E64" w:rsidRDefault="00EE6E64" w14:paraId="23B3CC19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  <w:lang w:val="en-US"/>
        </w:rPr>
      </w:pPr>
    </w:p>
    <w:p w:rsidRPr="00EE6E64" w:rsidR="00EE6E64" w:rsidP="00EE6E64" w:rsidRDefault="00EE6E64" w14:paraId="43A99A2C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="009B16CF" w:rsidRDefault="009B16CF" w14:paraId="5C8C6193" w14:textId="77777777"/>
    <w:sectPr w:rsidR="009B16CF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005" w:rsidP="00EE6E64" w:rsidRDefault="00304005" w14:paraId="6724D177" w14:textId="77777777">
      <w:pPr>
        <w:spacing w:after="0" w:line="240" w:lineRule="auto"/>
      </w:pPr>
      <w:r>
        <w:separator/>
      </w:r>
    </w:p>
  </w:endnote>
  <w:endnote w:type="continuationSeparator" w:id="0">
    <w:p w:rsidR="00304005" w:rsidP="00EE6E64" w:rsidRDefault="00304005" w14:paraId="21075AC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005" w:rsidP="00EE6E64" w:rsidRDefault="00304005" w14:paraId="47C3EB58" w14:textId="77777777">
      <w:pPr>
        <w:spacing w:after="0" w:line="240" w:lineRule="auto"/>
      </w:pPr>
      <w:r>
        <w:separator/>
      </w:r>
    </w:p>
  </w:footnote>
  <w:footnote w:type="continuationSeparator" w:id="0">
    <w:p w:rsidR="00304005" w:rsidP="00EE6E64" w:rsidRDefault="00304005" w14:paraId="23637DB6" w14:textId="77777777">
      <w:pPr>
        <w:spacing w:after="0" w:line="240" w:lineRule="auto"/>
      </w:pPr>
      <w:r>
        <w:continuationSeparator/>
      </w:r>
    </w:p>
  </w:footnote>
  <w:footnote w:id="1">
    <w:p w:rsidR="00EE6E64" w:rsidP="00EE6E64" w:rsidRDefault="00EE6E64" w14:paraId="4FED337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72999"/>
    <w:rsid w:val="000A6B91"/>
    <w:rsid w:val="00103F04"/>
    <w:rsid w:val="00152A39"/>
    <w:rsid w:val="002065E1"/>
    <w:rsid w:val="00213D3A"/>
    <w:rsid w:val="00227B71"/>
    <w:rsid w:val="00294707"/>
    <w:rsid w:val="002B0B71"/>
    <w:rsid w:val="00304005"/>
    <w:rsid w:val="0034543E"/>
    <w:rsid w:val="003C6A2A"/>
    <w:rsid w:val="00430BA2"/>
    <w:rsid w:val="004350C5"/>
    <w:rsid w:val="00443B1D"/>
    <w:rsid w:val="00495A79"/>
    <w:rsid w:val="004D09BE"/>
    <w:rsid w:val="005301D8"/>
    <w:rsid w:val="005766C1"/>
    <w:rsid w:val="005A47DB"/>
    <w:rsid w:val="005D0C0E"/>
    <w:rsid w:val="005E0E91"/>
    <w:rsid w:val="00601D77"/>
    <w:rsid w:val="00610A5E"/>
    <w:rsid w:val="00623FCC"/>
    <w:rsid w:val="00635C86"/>
    <w:rsid w:val="00653EDD"/>
    <w:rsid w:val="0069509B"/>
    <w:rsid w:val="006A398A"/>
    <w:rsid w:val="006B6914"/>
    <w:rsid w:val="007651EB"/>
    <w:rsid w:val="00791B2C"/>
    <w:rsid w:val="00802B66"/>
    <w:rsid w:val="00803905"/>
    <w:rsid w:val="008539F0"/>
    <w:rsid w:val="00855A1A"/>
    <w:rsid w:val="008E3D59"/>
    <w:rsid w:val="009B16CF"/>
    <w:rsid w:val="009B5DCD"/>
    <w:rsid w:val="00A032DF"/>
    <w:rsid w:val="00A0435F"/>
    <w:rsid w:val="00A100FE"/>
    <w:rsid w:val="00A55538"/>
    <w:rsid w:val="00A90F17"/>
    <w:rsid w:val="00AB258C"/>
    <w:rsid w:val="00B001A0"/>
    <w:rsid w:val="00B00D7F"/>
    <w:rsid w:val="00B20BA0"/>
    <w:rsid w:val="00B40FB2"/>
    <w:rsid w:val="00BC3735"/>
    <w:rsid w:val="00BE53FD"/>
    <w:rsid w:val="00BF67CA"/>
    <w:rsid w:val="00C010B5"/>
    <w:rsid w:val="00C4188F"/>
    <w:rsid w:val="00CF0716"/>
    <w:rsid w:val="00D61850"/>
    <w:rsid w:val="00E32A34"/>
    <w:rsid w:val="00E54120"/>
    <w:rsid w:val="00E73C07"/>
    <w:rsid w:val="00E75FB3"/>
    <w:rsid w:val="00E9258F"/>
    <w:rsid w:val="00EC18D4"/>
    <w:rsid w:val="00EE6E64"/>
    <w:rsid w:val="00EF1FCB"/>
    <w:rsid w:val="00F04271"/>
    <w:rsid w:val="00F26381"/>
    <w:rsid w:val="00F4230A"/>
    <w:rsid w:val="00F914A6"/>
    <w:rsid w:val="00FC6DB9"/>
    <w:rsid w:val="090D1510"/>
    <w:rsid w:val="1EBCE703"/>
    <w:rsid w:val="2CB4210D"/>
    <w:rsid w:val="2FEAC805"/>
    <w:rsid w:val="4AC786AE"/>
    <w:rsid w:val="58ABBE30"/>
    <w:rsid w:val="795D4E20"/>
    <w:rsid w:val="7AD0C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660B"/>
  <w15:chartTrackingRefBased/>
  <w15:docId w15:val="{3B0C2E42-FB6F-45DC-962B-9F06DF2305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E6E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B69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B69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B6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keywords/>
  <dc:description/>
  <lastModifiedBy>Anna Witkowska-Paleń</lastModifiedBy>
  <revision>18</revision>
  <dcterms:created xsi:type="dcterms:W3CDTF">2020-10-26T16:34:00.0000000Z</dcterms:created>
  <dcterms:modified xsi:type="dcterms:W3CDTF">2024-09-10T09:43:13.4550743Z</dcterms:modified>
</coreProperties>
</file>